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E0691" w14:textId="77777777" w:rsidR="00EF5E5B" w:rsidRDefault="00450BB0">
      <w:pPr>
        <w:rPr>
          <w:rFonts w:ascii="SimSun" w:eastAsia="SimSun" w:hAnsi="SimSun" w:cs="SimSun"/>
          <w:lang w:eastAsia="zh-CN"/>
        </w:rPr>
      </w:pPr>
      <w:r>
        <w:rPr>
          <w:rFonts w:hint="eastAsia"/>
        </w:rPr>
        <w:t xml:space="preserve">　                  </w:t>
      </w:r>
      <w:r>
        <w:rPr>
          <w:rFonts w:hint="eastAsia"/>
          <w:lang w:eastAsia="zh-CN"/>
        </w:rPr>
        <w:t>有关</w:t>
      </w:r>
      <w:r>
        <w:rPr>
          <w:rFonts w:ascii="SimSun" w:eastAsia="SimSun" w:hAnsi="SimSun" w:cs="SimSun"/>
          <w:lang w:eastAsia="zh-CN"/>
        </w:rPr>
        <w:t>发</w:t>
      </w:r>
      <w:r>
        <w:rPr>
          <w:rFonts w:hint="eastAsia"/>
          <w:lang w:eastAsia="zh-CN"/>
        </w:rPr>
        <w:t>放受灾</w:t>
      </w:r>
      <w:r>
        <w:rPr>
          <w:rFonts w:ascii="SimSun" w:eastAsia="SimSun" w:hAnsi="SimSun" w:cs="SimSun"/>
          <w:lang w:eastAsia="zh-CN"/>
        </w:rPr>
        <w:t>证</w:t>
      </w:r>
      <w:r>
        <w:rPr>
          <w:rFonts w:hint="eastAsia"/>
          <w:lang w:eastAsia="zh-CN"/>
        </w:rPr>
        <w:t>明</w:t>
      </w:r>
      <w:r>
        <w:rPr>
          <w:rFonts w:ascii="SimSun" w:eastAsia="SimSun" w:hAnsi="SimSun" w:cs="SimSun"/>
          <w:lang w:eastAsia="zh-CN"/>
        </w:rPr>
        <w:t>书</w:t>
      </w:r>
      <w:r>
        <w:rPr>
          <w:rFonts w:ascii="SimSun" w:eastAsia="SimSun" w:hAnsi="SimSun" w:cs="SimSun" w:hint="eastAsia"/>
          <w:lang w:eastAsia="zh-CN"/>
        </w:rPr>
        <w:t>的通知</w:t>
      </w:r>
    </w:p>
    <w:p w14:paraId="3A3E9C74" w14:textId="77777777" w:rsidR="00450BB0" w:rsidRDefault="00450BB0">
      <w:pPr>
        <w:rPr>
          <w:lang w:eastAsia="zh-CN"/>
        </w:rPr>
      </w:pPr>
      <w:r>
        <w:rPr>
          <w:rFonts w:hint="eastAsia"/>
          <w:lang w:eastAsia="zh-CN"/>
        </w:rPr>
        <w:t xml:space="preserve">  在此向平成30年（</w:t>
      </w:r>
      <w:r>
        <w:rPr>
          <w:lang w:eastAsia="zh-CN"/>
        </w:rPr>
        <w:t>2018</w:t>
      </w:r>
      <w:r>
        <w:rPr>
          <w:rFonts w:hint="eastAsia"/>
          <w:lang w:eastAsia="zh-CN"/>
        </w:rPr>
        <w:t>年）6月18日</w:t>
      </w:r>
      <w:r>
        <w:rPr>
          <w:rFonts w:ascii="SimSun" w:eastAsia="SimSun" w:hAnsi="SimSun" w:cs="SimSun"/>
          <w:lang w:eastAsia="zh-CN"/>
        </w:rPr>
        <w:t>发</w:t>
      </w:r>
      <w:r>
        <w:rPr>
          <w:rFonts w:hint="eastAsia"/>
          <w:lang w:eastAsia="zh-CN"/>
        </w:rPr>
        <w:t>生的地震受灾的各位表示衷心的慰</w:t>
      </w:r>
      <w:r>
        <w:rPr>
          <w:rFonts w:ascii="SimSun" w:eastAsia="SimSun" w:hAnsi="SimSun" w:cs="SimSun"/>
          <w:lang w:eastAsia="zh-CN"/>
        </w:rPr>
        <w:t>问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 w14:paraId="0F04D553" w14:textId="593B06CD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hint="eastAsia"/>
          <w:lang w:eastAsia="zh-CN"/>
        </w:rPr>
        <w:t xml:space="preserve">  在</w:t>
      </w:r>
      <w:r w:rsidRPr="00450BB0">
        <w:rPr>
          <w:rFonts w:ascii="SimSun" w:eastAsia="SimSun" w:hAnsi="SimSun" w:cs="SimSun"/>
          <w:lang w:eastAsia="zh-CN"/>
        </w:rPr>
        <w:t>这</w:t>
      </w:r>
      <w:r w:rsidRPr="00450BB0">
        <w:rPr>
          <w:rFonts w:hint="eastAsia"/>
          <w:lang w:eastAsia="zh-CN"/>
        </w:rPr>
        <w:t>次地震</w:t>
      </w:r>
      <w:r>
        <w:rPr>
          <w:rFonts w:hint="eastAsia"/>
          <w:lang w:eastAsia="zh-CN"/>
        </w:rPr>
        <w:t>中遭受到房屋</w:t>
      </w:r>
      <w:r>
        <w:rPr>
          <w:rFonts w:ascii="SimSun" w:eastAsia="SimSun" w:hAnsi="SimSun" w:cs="SimSun"/>
          <w:lang w:eastAsia="zh-CN"/>
        </w:rPr>
        <w:t>损</w:t>
      </w:r>
      <w:r>
        <w:rPr>
          <w:rFonts w:hint="eastAsia"/>
          <w:lang w:eastAsia="zh-CN"/>
        </w:rPr>
        <w:t>坏等灾害的情况下，</w:t>
      </w:r>
      <w:r>
        <w:rPr>
          <w:rFonts w:ascii="SimSun" w:eastAsia="SimSun" w:hAnsi="SimSun" w:cs="SimSun" w:hint="eastAsia"/>
          <w:lang w:eastAsia="zh-CN"/>
        </w:rPr>
        <w:t>在使用各种制度或者向保险公司提交申请时</w:t>
      </w:r>
      <w:r w:rsidR="004128B5">
        <w:rPr>
          <w:rFonts w:ascii="SimSun" w:eastAsia="SimSun" w:hAnsi="SimSun" w:cs="SimSun" w:hint="eastAsia"/>
          <w:lang w:eastAsia="zh-CN"/>
        </w:rPr>
        <w:t>，</w:t>
      </w:r>
      <w:r>
        <w:rPr>
          <w:rFonts w:ascii="SimSun" w:eastAsia="SimSun" w:hAnsi="SimSun" w:cs="SimSun" w:hint="eastAsia"/>
          <w:lang w:eastAsia="zh-CN"/>
        </w:rPr>
        <w:t>如果需要受灾证明书，各位可申请发行受灾证明书。</w:t>
      </w:r>
    </w:p>
    <w:p w14:paraId="47789A0F" w14:textId="77777777" w:rsidR="00450BB0" w:rsidRDefault="00450BB0">
      <w:pPr>
        <w:rPr>
          <w:rFonts w:ascii="SimSun" w:eastAsia="SimSun" w:hAnsi="SimSun" w:cs="SimSun"/>
          <w:lang w:eastAsia="zh-CN"/>
        </w:rPr>
      </w:pPr>
      <w:r w:rsidRPr="00450BB0">
        <w:rPr>
          <w:rFonts w:ascii="SimSun" w:eastAsia="SimSun" w:hAnsi="SimSun" w:cs="SimSun" w:hint="eastAsia"/>
          <w:lang w:eastAsia="zh-CN"/>
        </w:rPr>
        <w:t>〇</w:t>
      </w:r>
      <w:r>
        <w:rPr>
          <w:rFonts w:ascii="SimSun" w:eastAsia="SimSun" w:hAnsi="SimSun" w:cs="SimSun" w:hint="eastAsia"/>
          <w:lang w:eastAsia="zh-CN"/>
        </w:rPr>
        <w:t>关于受灾调查</w:t>
      </w:r>
    </w:p>
    <w:p w14:paraId="78BB012B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为了发放受灾证明书，需要进行现场调查来确认损坏程度，请联系固定资产税部。</w:t>
      </w:r>
    </w:p>
    <w:p w14:paraId="3928D904" w14:textId="77777777" w:rsidR="00450BB0" w:rsidRDefault="00450BB0">
      <w:pPr>
        <w:rPr>
          <w:rFonts w:ascii="SimSun" w:eastAsia="SimSun" w:hAnsi="SimSun" w:cs="SimSun"/>
          <w:lang w:eastAsia="zh-CN"/>
        </w:rPr>
      </w:pPr>
      <w:r w:rsidRPr="00450BB0">
        <w:rPr>
          <w:rFonts w:ascii="SimSun" w:eastAsia="SimSun" w:hAnsi="SimSun" w:cs="SimSun" w:hint="eastAsia"/>
          <w:lang w:eastAsia="zh-CN"/>
        </w:rPr>
        <w:t>〇</w:t>
      </w:r>
      <w:r>
        <w:rPr>
          <w:rFonts w:ascii="SimSun" w:eastAsia="SimSun" w:hAnsi="SimSun" w:cs="SimSun" w:hint="eastAsia"/>
          <w:lang w:eastAsia="zh-CN"/>
        </w:rPr>
        <w:t>关于受灾证明书的发放</w:t>
      </w:r>
    </w:p>
    <w:p w14:paraId="6F1A34CF" w14:textId="521B3E83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</w:t>
      </w:r>
      <w:r w:rsidR="004128B5">
        <w:rPr>
          <w:rFonts w:ascii="SimSun" w:eastAsia="SimSun" w:hAnsi="SimSun" w:cs="SimSun" w:hint="eastAsia"/>
          <w:lang w:eastAsia="zh-CN"/>
        </w:rPr>
        <w:t>在受害调查的次日以后，在固定资产税部的窗口交付</w:t>
      </w:r>
      <w:r>
        <w:rPr>
          <w:rFonts w:ascii="SimSun" w:eastAsia="SimSun" w:hAnsi="SimSun" w:cs="SimSun" w:hint="eastAsia"/>
          <w:lang w:eastAsia="zh-CN"/>
        </w:rPr>
        <w:t>。</w:t>
      </w:r>
    </w:p>
    <w:p w14:paraId="5B68D88B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所需材料：</w:t>
      </w:r>
      <w:r>
        <w:rPr>
          <w:rFonts w:ascii="SimSun" w:eastAsia="SimSun" w:hAnsi="SimSun" w:cs="SimSun" w:hint="eastAsia"/>
        </w:rPr>
        <w:t>①</w:t>
      </w:r>
      <w:r>
        <w:rPr>
          <w:rFonts w:ascii="SimSun" w:eastAsia="SimSun" w:hAnsi="SimSun" w:cs="SimSun" w:hint="eastAsia"/>
          <w:lang w:eastAsia="zh-CN"/>
        </w:rPr>
        <w:t>受灾证明书的发行申请书</w:t>
      </w:r>
    </w:p>
    <w:p w14:paraId="60482356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</w:rPr>
        <w:t xml:space="preserve">            ②可以确认</w:t>
      </w:r>
      <w:r>
        <w:rPr>
          <w:rFonts w:ascii="SimSun" w:eastAsia="SimSun" w:hAnsi="SimSun" w:cs="SimSun" w:hint="eastAsia"/>
          <w:lang w:eastAsia="zh-CN"/>
        </w:rPr>
        <w:t>本人身份的文件（汽车驾照，健康保险证等）</w:t>
      </w:r>
    </w:p>
    <w:p w14:paraId="4A808816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</w:t>
      </w:r>
      <w:r>
        <w:rPr>
          <w:rFonts w:ascii="SimSun" w:eastAsia="SimSun" w:hAnsi="SimSun" w:cs="SimSun" w:hint="eastAsia"/>
        </w:rPr>
        <w:t>③</w:t>
      </w:r>
      <w:r>
        <w:rPr>
          <w:rFonts w:ascii="SimSun" w:eastAsia="SimSun" w:hAnsi="SimSun" w:cs="SimSun" w:hint="eastAsia"/>
          <w:lang w:eastAsia="zh-CN"/>
        </w:rPr>
        <w:t>他人代理的情况下，需要委任状</w:t>
      </w:r>
    </w:p>
    <w:p w14:paraId="3FF198C5" w14:textId="77777777" w:rsidR="00450BB0" w:rsidRDefault="00450BB0">
      <w:pPr>
        <w:rPr>
          <w:rFonts w:ascii="ＭＳ 明朝" w:eastAsia="ＭＳ 明朝" w:hAnsi="ＭＳ 明朝" w:cs="ＭＳ 明朝"/>
          <w:lang w:eastAsia="zh-CN"/>
        </w:rPr>
      </w:pPr>
      <w:r>
        <w:rPr>
          <w:rFonts w:ascii="ＭＳ 明朝" w:eastAsia="ＭＳ 明朝" w:hAnsi="ＭＳ 明朝" w:cs="ＭＳ 明朝" w:hint="eastAsia"/>
        </w:rPr>
        <w:t>・</w:t>
      </w:r>
      <w:r w:rsidRPr="00450BB0">
        <w:rPr>
          <w:rFonts w:ascii="ＭＳ 明朝" w:eastAsia="ＭＳ 明朝" w:hAnsi="ＭＳ 明朝" w:cs="ＭＳ 明朝" w:hint="eastAsia"/>
          <w:u w:val="single"/>
          <w:lang w:eastAsia="zh-CN"/>
        </w:rPr>
        <w:t>受灾</w:t>
      </w:r>
      <w:r w:rsidRPr="00450BB0">
        <w:rPr>
          <w:rFonts w:ascii="SimSun" w:eastAsia="SimSun" w:hAnsi="SimSun" w:cs="SimSun"/>
          <w:u w:val="single"/>
          <w:lang w:eastAsia="zh-CN"/>
        </w:rPr>
        <w:t>证</w:t>
      </w:r>
      <w:r w:rsidRPr="00450BB0">
        <w:rPr>
          <w:rFonts w:ascii="ＭＳ 明朝" w:eastAsia="ＭＳ 明朝" w:hAnsi="ＭＳ 明朝" w:cs="ＭＳ 明朝" w:hint="eastAsia"/>
          <w:u w:val="single"/>
          <w:lang w:eastAsia="zh-CN"/>
        </w:rPr>
        <w:t>明</w:t>
      </w:r>
      <w:r w:rsidRPr="00450BB0">
        <w:rPr>
          <w:rFonts w:ascii="SimSun" w:eastAsia="SimSun" w:hAnsi="SimSun" w:cs="SimSun"/>
          <w:u w:val="single"/>
          <w:lang w:eastAsia="zh-CN"/>
        </w:rPr>
        <w:t>书发</w:t>
      </w:r>
      <w:r w:rsidRPr="00450BB0">
        <w:rPr>
          <w:rFonts w:ascii="ＭＳ 明朝" w:eastAsia="ＭＳ 明朝" w:hAnsi="ＭＳ 明朝" w:cs="ＭＳ 明朝" w:hint="eastAsia"/>
          <w:u w:val="single"/>
          <w:lang w:eastAsia="zh-CN"/>
        </w:rPr>
        <w:t>行的申</w:t>
      </w:r>
      <w:r w:rsidRPr="00450BB0">
        <w:rPr>
          <w:rFonts w:ascii="SimSun" w:eastAsia="SimSun" w:hAnsi="SimSun" w:cs="SimSun"/>
          <w:u w:val="single"/>
          <w:lang w:eastAsia="zh-CN"/>
        </w:rPr>
        <w:t>请书</w:t>
      </w:r>
    </w:p>
    <w:p w14:paraId="327EA32C" w14:textId="77777777" w:rsidR="00450BB0" w:rsidRDefault="00450BB0">
      <w:pPr>
        <w:rPr>
          <w:rFonts w:ascii="ＭＳ 明朝" w:eastAsia="ＭＳ 明朝" w:hAnsi="ＭＳ 明朝" w:cs="ＭＳ 明朝"/>
          <w:lang w:eastAsia="zh-CN"/>
        </w:rPr>
      </w:pPr>
      <w:r>
        <w:rPr>
          <w:rFonts w:ascii="ＭＳ 明朝" w:eastAsia="ＭＳ 明朝" w:hAnsi="ＭＳ 明朝" w:cs="ＭＳ 明朝" w:hint="eastAsia"/>
        </w:rPr>
        <w:t>・</w:t>
      </w:r>
      <w:r w:rsidRPr="00450BB0">
        <w:rPr>
          <w:rFonts w:ascii="ＭＳ 明朝" w:eastAsia="ＭＳ 明朝" w:hAnsi="ＭＳ 明朝" w:cs="ＭＳ 明朝" w:hint="eastAsia"/>
          <w:u w:val="single"/>
        </w:rPr>
        <w:t>受灾</w:t>
      </w:r>
      <w:r w:rsidRPr="00450BB0">
        <w:rPr>
          <w:rFonts w:ascii="SimSun" w:eastAsia="SimSun" w:hAnsi="SimSun" w:cs="SimSun"/>
          <w:u w:val="single"/>
          <w:lang w:eastAsia="zh-CN"/>
        </w:rPr>
        <w:t>证</w:t>
      </w:r>
      <w:r w:rsidRPr="00450BB0">
        <w:rPr>
          <w:rFonts w:ascii="ＭＳ 明朝" w:eastAsia="ＭＳ 明朝" w:hAnsi="ＭＳ 明朝" w:cs="ＭＳ 明朝" w:hint="eastAsia"/>
          <w:u w:val="single"/>
          <w:lang w:eastAsia="zh-CN"/>
        </w:rPr>
        <w:t>明</w:t>
      </w:r>
      <w:r w:rsidRPr="00450BB0">
        <w:rPr>
          <w:rFonts w:ascii="SimSun" w:eastAsia="SimSun" w:hAnsi="SimSun" w:cs="SimSun"/>
          <w:u w:val="single"/>
          <w:lang w:eastAsia="zh-CN"/>
        </w:rPr>
        <w:t>书发</w:t>
      </w:r>
      <w:r w:rsidRPr="00450BB0">
        <w:rPr>
          <w:rFonts w:ascii="ＭＳ 明朝" w:eastAsia="ＭＳ 明朝" w:hAnsi="ＭＳ 明朝" w:cs="ＭＳ 明朝" w:hint="eastAsia"/>
          <w:u w:val="single"/>
          <w:lang w:eastAsia="zh-CN"/>
        </w:rPr>
        <w:t>行申</w:t>
      </w:r>
      <w:r w:rsidRPr="00450BB0">
        <w:rPr>
          <w:rFonts w:ascii="SimSun" w:eastAsia="SimSun" w:hAnsi="SimSun" w:cs="SimSun"/>
          <w:u w:val="single"/>
          <w:lang w:eastAsia="zh-CN"/>
        </w:rPr>
        <w:t>请书</w:t>
      </w:r>
      <w:r w:rsidRPr="00450BB0">
        <w:rPr>
          <w:rFonts w:ascii="ＭＳ 明朝" w:eastAsia="ＭＳ 明朝" w:hAnsi="ＭＳ 明朝" w:cs="ＭＳ 明朝" w:hint="eastAsia"/>
          <w:u w:val="single"/>
          <w:lang w:eastAsia="zh-CN"/>
        </w:rPr>
        <w:t>（填写的例子）</w:t>
      </w:r>
    </w:p>
    <w:p w14:paraId="3F468E26" w14:textId="77777777" w:rsidR="00450BB0" w:rsidRPr="00450BB0" w:rsidRDefault="00450BB0">
      <w:pPr>
        <w:rPr>
          <w:rFonts w:ascii="ＭＳ 明朝" w:eastAsia="ＭＳ 明朝" w:hAnsi="ＭＳ 明朝" w:cs="ＭＳ 明朝"/>
          <w:lang w:eastAsia="zh-CN"/>
        </w:rPr>
      </w:pPr>
      <w:r w:rsidRPr="00450BB0">
        <w:rPr>
          <w:rFonts w:ascii="SimSun" w:eastAsia="SimSun" w:hAnsi="SimSun" w:cs="SimSun" w:hint="eastAsia"/>
          <w:lang w:eastAsia="zh-CN"/>
        </w:rPr>
        <w:t>〇</w:t>
      </w:r>
      <w:r>
        <w:rPr>
          <w:rFonts w:ascii="SimSun" w:eastAsia="SimSun" w:hAnsi="SimSun" w:cs="SimSun" w:hint="eastAsia"/>
          <w:lang w:eastAsia="zh-CN"/>
        </w:rPr>
        <w:t>关于受害判定的划分</w:t>
      </w:r>
    </w:p>
    <w:p w14:paraId="10C8265E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受灾证明书的损害程度是依照内阁府的受害认定标准，确认房屋的倾斜度和部位（房顶，墙壁，地基等）的损坏情况后进行认定。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450BB0" w14:paraId="4B258899" w14:textId="77777777" w:rsidTr="00450BB0">
        <w:tc>
          <w:tcPr>
            <w:tcW w:w="4244" w:type="dxa"/>
          </w:tcPr>
          <w:p w14:paraId="6974A077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受害判定的划分</w:t>
            </w:r>
          </w:p>
        </w:tc>
        <w:tc>
          <w:tcPr>
            <w:tcW w:w="4244" w:type="dxa"/>
          </w:tcPr>
          <w:p w14:paraId="3A3CD789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受害认定标准</w:t>
            </w:r>
          </w:p>
        </w:tc>
      </w:tr>
      <w:tr w:rsidR="00450BB0" w14:paraId="351B490B" w14:textId="77777777" w:rsidTr="00450BB0">
        <w:tc>
          <w:tcPr>
            <w:tcW w:w="4244" w:type="dxa"/>
          </w:tcPr>
          <w:p w14:paraId="79F629A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全毁</w:t>
            </w:r>
          </w:p>
        </w:tc>
        <w:tc>
          <w:tcPr>
            <w:tcW w:w="4244" w:type="dxa"/>
          </w:tcPr>
          <w:p w14:paraId="73A8BDDD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居住的房子丧失了居住的基本功能</w:t>
            </w:r>
          </w:p>
          <w:p w14:paraId="2B88AB2B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居住的房子全部倒塌，被冲走，消失或者，房屋损坏过大通过</w:t>
            </w:r>
            <w:r w:rsidRPr="00450BB0">
              <w:rPr>
                <w:rFonts w:ascii="SimSun" w:eastAsia="SimSun" w:hAnsi="SimSun" w:cs="SimSun" w:hint="eastAsia"/>
                <w:lang w:eastAsia="zh-CN"/>
              </w:rPr>
              <w:t>维修</w:t>
            </w:r>
            <w:r>
              <w:rPr>
                <w:rFonts w:ascii="SimSun" w:eastAsia="SimSun" w:hAnsi="SimSun" w:cs="SimSun" w:hint="eastAsia"/>
                <w:lang w:eastAsia="zh-CN"/>
              </w:rPr>
              <w:t>无法像之前一样使用的情况</w:t>
            </w:r>
          </w:p>
        </w:tc>
      </w:tr>
      <w:tr w:rsidR="00450BB0" w14:paraId="5330C58C" w14:textId="77777777" w:rsidTr="00450BB0">
        <w:trPr>
          <w:trHeight w:val="1248"/>
        </w:trPr>
        <w:tc>
          <w:tcPr>
            <w:tcW w:w="4244" w:type="dxa"/>
          </w:tcPr>
          <w:p w14:paraId="72CDFC37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大部分损坏</w:t>
            </w:r>
          </w:p>
        </w:tc>
        <w:tc>
          <w:tcPr>
            <w:tcW w:w="4244" w:type="dxa"/>
          </w:tcPr>
          <w:p w14:paraId="6351C649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居住的房子有一半损坏，如果不进行包括结构强度等</w:t>
            </w:r>
            <w:r w:rsidRPr="00450BB0">
              <w:rPr>
                <w:rFonts w:ascii="SimSun" w:eastAsia="SimSun" w:hAnsi="SimSun" w:cs="SimSun" w:hint="eastAsia"/>
                <w:lang w:eastAsia="zh-CN"/>
              </w:rPr>
              <w:t>主要部分的维修在内的大规模维修，就很难居住</w:t>
            </w:r>
            <w:r>
              <w:rPr>
                <w:rFonts w:ascii="SimSun" w:eastAsia="SimSun" w:hAnsi="SimSun" w:cs="SimSun" w:hint="eastAsia"/>
                <w:lang w:eastAsia="zh-CN"/>
              </w:rPr>
              <w:t>的情况</w:t>
            </w:r>
          </w:p>
        </w:tc>
      </w:tr>
      <w:tr w:rsidR="00450BB0" w14:paraId="0D5BE6C1" w14:textId="77777777" w:rsidTr="00450BB0">
        <w:tc>
          <w:tcPr>
            <w:tcW w:w="4244" w:type="dxa"/>
          </w:tcPr>
          <w:p w14:paraId="11175C5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有一半损坏</w:t>
            </w:r>
          </w:p>
        </w:tc>
        <w:tc>
          <w:tcPr>
            <w:tcW w:w="4244" w:type="dxa"/>
          </w:tcPr>
          <w:p w14:paraId="483E05DD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居住的房子丧失了一部分居住的基本功能</w:t>
            </w:r>
          </w:p>
          <w:p w14:paraId="0E73D91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居住的房子虽然损坏严重，但是通过维修可以恢复使用的情况</w:t>
            </w:r>
          </w:p>
        </w:tc>
      </w:tr>
      <w:tr w:rsidR="00450BB0" w14:paraId="3A9A936B" w14:textId="77777777" w:rsidTr="00450BB0">
        <w:tc>
          <w:tcPr>
            <w:tcW w:w="4244" w:type="dxa"/>
          </w:tcPr>
          <w:p w14:paraId="19B031B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lastRenderedPageBreak/>
              <w:t>部分损坏（没有达到损坏一半）</w:t>
            </w:r>
          </w:p>
        </w:tc>
        <w:tc>
          <w:tcPr>
            <w:tcW w:w="4244" w:type="dxa"/>
          </w:tcPr>
          <w:p w14:paraId="176FE46B" w14:textId="77777777" w:rsidR="00450BB0" w:rsidRDefault="00450BB0">
            <w:pPr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 w:hint="eastAsia"/>
              </w:rPr>
              <w:t>没有达到</w:t>
            </w:r>
            <w:r>
              <w:rPr>
                <w:rFonts w:ascii="SimSun" w:eastAsia="SimSun" w:hAnsi="SimSun" w:cs="SimSun" w:hint="eastAsia"/>
                <w:lang w:eastAsia="zh-CN"/>
              </w:rPr>
              <w:t>完全损坏，大部分损坏，一般损坏程度的房屋破损，需要维修的情况</w:t>
            </w:r>
          </w:p>
        </w:tc>
      </w:tr>
    </w:tbl>
    <w:p w14:paraId="571652B3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              联系方式：</w:t>
      </w:r>
    </w:p>
    <w:p w14:paraId="0E6F8D46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                 固定资产税部（市政府第一厅二楼206号）</w:t>
      </w:r>
    </w:p>
    <w:p w14:paraId="688B6DA6" w14:textId="77777777" w:rsidR="00450BB0" w:rsidRP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                 受灾证明担当 06-6858-2447</w:t>
      </w:r>
    </w:p>
    <w:sectPr w:rsidR="00450BB0" w:rsidRPr="00450BB0" w:rsidSect="006327AA">
      <w:headerReference w:type="default" r:id="rId6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30AF3" w14:textId="77777777" w:rsidR="00917E3E" w:rsidRDefault="00917E3E" w:rsidP="007B6CD0">
      <w:r>
        <w:separator/>
      </w:r>
    </w:p>
  </w:endnote>
  <w:endnote w:type="continuationSeparator" w:id="0">
    <w:p w14:paraId="1A1E24FC" w14:textId="77777777" w:rsidR="00917E3E" w:rsidRDefault="00917E3E" w:rsidP="007B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B6D9A" w14:textId="77777777" w:rsidR="00917E3E" w:rsidRDefault="00917E3E" w:rsidP="007B6CD0">
      <w:r>
        <w:separator/>
      </w:r>
    </w:p>
  </w:footnote>
  <w:footnote w:type="continuationSeparator" w:id="0">
    <w:p w14:paraId="6D5EB276" w14:textId="77777777" w:rsidR="00917E3E" w:rsidRDefault="00917E3E" w:rsidP="007B6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D7537" w14:textId="0BC78DD4" w:rsidR="007B6CD0" w:rsidRPr="007B6CD0" w:rsidRDefault="007B6CD0" w:rsidP="007B6CD0">
    <w:pPr>
      <w:pStyle w:val="a4"/>
      <w:jc w:val="right"/>
      <w:rPr>
        <w:sz w:val="20"/>
        <w:szCs w:val="20"/>
      </w:rPr>
    </w:pPr>
    <w:r w:rsidRPr="007B6CD0">
      <w:rPr>
        <w:rFonts w:hint="eastAsia"/>
        <w:sz w:val="20"/>
        <w:szCs w:val="20"/>
      </w:rPr>
      <w:t>Osaka Univ-GRSC2018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B0"/>
    <w:rsid w:val="004128B5"/>
    <w:rsid w:val="00450BB0"/>
    <w:rsid w:val="006327AA"/>
    <w:rsid w:val="007B6CD0"/>
    <w:rsid w:val="007E019D"/>
    <w:rsid w:val="00917E3E"/>
    <w:rsid w:val="00C9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D38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6C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6CD0"/>
  </w:style>
  <w:style w:type="paragraph" w:styleId="a6">
    <w:name w:val="footer"/>
    <w:basedOn w:val="a"/>
    <w:link w:val="a7"/>
    <w:uiPriority w:val="99"/>
    <w:unhideWhenUsed/>
    <w:rsid w:val="007B6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Stefano Tsukamoto</cp:lastModifiedBy>
  <cp:revision>3</cp:revision>
  <dcterms:created xsi:type="dcterms:W3CDTF">2018-06-22T22:06:00Z</dcterms:created>
  <dcterms:modified xsi:type="dcterms:W3CDTF">2018-06-23T03:29:00Z</dcterms:modified>
</cp:coreProperties>
</file>